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63A3E" w14:textId="77777777" w:rsidR="00C1737F" w:rsidRPr="00D76BF6" w:rsidDel="004B067A" w:rsidRDefault="00C1737F" w:rsidP="00BF6915">
      <w:pPr>
        <w:pStyle w:val="PlainText"/>
        <w:rPr>
          <w:del w:id="0" w:author="Michael Lummis" w:date="2025-09-29T11:40:00Z" w16du:dateUtc="2025-09-29T15:40:00Z"/>
          <w:rFonts w:ascii="Times New Roman" w:hAnsi="Times New Roman" w:cs="Times New Roman"/>
        </w:rPr>
      </w:pPr>
    </w:p>
    <w:p w14:paraId="3C74F43F" w14:textId="2A9E80EA" w:rsidR="00BF6915" w:rsidRPr="00D76BF6" w:rsidRDefault="00BF6915" w:rsidP="00BF6915">
      <w:pPr>
        <w:pStyle w:val="PlainText"/>
        <w:rPr>
          <w:rFonts w:ascii="Times New Roman" w:hAnsi="Times New Roman" w:cs="Times New Roman"/>
          <w:b/>
          <w:bCs/>
        </w:rPr>
      </w:pPr>
      <w:r w:rsidRPr="00D76BF6">
        <w:rPr>
          <w:rFonts w:ascii="Times New Roman" w:hAnsi="Times New Roman" w:cs="Times New Roman"/>
          <w:b/>
          <w:bCs/>
        </w:rPr>
        <w:t>About Potato Publishing, LLC</w:t>
      </w:r>
    </w:p>
    <w:p w14:paraId="6DCAE834" w14:textId="77777777" w:rsidR="00BF6915" w:rsidRPr="00D76BF6" w:rsidRDefault="00BF6915" w:rsidP="00BF6915">
      <w:pPr>
        <w:pStyle w:val="PlainText"/>
        <w:rPr>
          <w:rFonts w:ascii="Times New Roman" w:hAnsi="Times New Roman" w:cs="Times New Roman"/>
        </w:rPr>
      </w:pPr>
    </w:p>
    <w:p w14:paraId="21415281" w14:textId="4E2E013C" w:rsidR="00BF6915" w:rsidRDefault="00BF6915" w:rsidP="00BF6915">
      <w:pPr>
        <w:pStyle w:val="PlainText"/>
        <w:rPr>
          <w:rFonts w:ascii="Times New Roman" w:hAnsi="Times New Roman" w:cs="Times New Roman"/>
        </w:rPr>
      </w:pPr>
      <w:r w:rsidRPr="00D76BF6">
        <w:rPr>
          <w:rFonts w:ascii="Times New Roman" w:hAnsi="Times New Roman" w:cs="Times New Roman"/>
        </w:rPr>
        <w:t xml:space="preserve">Potato Publishing is a tiny indie studio based in the </w:t>
      </w:r>
      <w:r w:rsidR="00622BC9">
        <w:rPr>
          <w:rFonts w:ascii="Times New Roman" w:hAnsi="Times New Roman" w:cs="Times New Roman"/>
        </w:rPr>
        <w:t>United States</w:t>
      </w:r>
      <w:r w:rsidRPr="00D76BF6">
        <w:rPr>
          <w:rFonts w:ascii="Times New Roman" w:hAnsi="Times New Roman" w:cs="Times New Roman"/>
        </w:rPr>
        <w:t xml:space="preserve">. We make focused, mechanics‑forward games with a handmade feel. Arena of Suffering is our flagship JRPG; </w:t>
      </w:r>
      <w:r w:rsidR="00876D72">
        <w:rPr>
          <w:rFonts w:ascii="Times New Roman" w:hAnsi="Times New Roman" w:cs="Times New Roman"/>
        </w:rPr>
        <w:t>we’re currently developing a mystery visual novel series as well, due later in 2026.</w:t>
      </w:r>
    </w:p>
    <w:p w14:paraId="3E53E1E4" w14:textId="77777777" w:rsidR="00876D72" w:rsidRPr="00D76BF6" w:rsidRDefault="00876D72" w:rsidP="00BF6915">
      <w:pPr>
        <w:pStyle w:val="PlainText"/>
        <w:rPr>
          <w:rFonts w:ascii="Times New Roman" w:hAnsi="Times New Roman" w:cs="Times New Roman"/>
        </w:rPr>
      </w:pPr>
    </w:p>
    <w:p w14:paraId="6206D376" w14:textId="738E1B33" w:rsidR="00BF6915" w:rsidRPr="00D76BF6" w:rsidRDefault="00BF6915" w:rsidP="00BF6915">
      <w:pPr>
        <w:pStyle w:val="PlainText"/>
        <w:rPr>
          <w:rFonts w:ascii="Times New Roman" w:hAnsi="Times New Roman" w:cs="Times New Roman"/>
        </w:rPr>
      </w:pPr>
      <w:r w:rsidRPr="00876D72">
        <w:rPr>
          <w:rFonts w:ascii="Times New Roman" w:hAnsi="Times New Roman" w:cs="Times New Roman"/>
          <w:b/>
          <w:bCs/>
        </w:rPr>
        <w:t>Press/Business Contact</w:t>
      </w:r>
      <w:r w:rsidRPr="00D76BF6">
        <w:rPr>
          <w:rFonts w:ascii="Times New Roman" w:hAnsi="Times New Roman" w:cs="Times New Roman"/>
        </w:rPr>
        <w:t xml:space="preserve">  </w:t>
      </w:r>
    </w:p>
    <w:p w14:paraId="37D10257" w14:textId="49F86351" w:rsidR="00BF6915" w:rsidRPr="00BF6915" w:rsidRDefault="00876D72" w:rsidP="00BF6915">
      <w:pPr>
        <w:pStyle w:val="PlainText"/>
        <w:rPr>
          <w:rFonts w:ascii="Courier New" w:hAnsi="Courier New" w:cs="Courier New"/>
        </w:rPr>
      </w:pPr>
      <w:r>
        <w:rPr>
          <w:rFonts w:ascii="Times New Roman" w:hAnsi="Times New Roman" w:cs="Times New Roman"/>
        </w:rPr>
        <w:t>mklummis@gmail.com</w:t>
      </w:r>
    </w:p>
    <w:sectPr w:rsidR="00BF6915" w:rsidRPr="00BF6915" w:rsidSect="00BF6915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chael Lummis">
    <w15:presenceInfo w15:providerId="Windows Live" w15:userId="4445444a67390c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43B"/>
    <w:rsid w:val="00034F41"/>
    <w:rsid w:val="002B7D59"/>
    <w:rsid w:val="0043043B"/>
    <w:rsid w:val="004B067A"/>
    <w:rsid w:val="00622BC9"/>
    <w:rsid w:val="006950D6"/>
    <w:rsid w:val="006C588E"/>
    <w:rsid w:val="006F01C6"/>
    <w:rsid w:val="00876D72"/>
    <w:rsid w:val="00AE728B"/>
    <w:rsid w:val="00B7382A"/>
    <w:rsid w:val="00BF6915"/>
    <w:rsid w:val="00C1737F"/>
    <w:rsid w:val="00D7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4EEF4"/>
  <w15:chartTrackingRefBased/>
  <w15:docId w15:val="{B69955A0-907D-4FFA-8A64-2BA9F37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5050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50509"/>
    <w:rPr>
      <w:rFonts w:ascii="Consolas" w:hAnsi="Consolas"/>
      <w:sz w:val="21"/>
      <w:szCs w:val="21"/>
    </w:rPr>
  </w:style>
  <w:style w:type="paragraph" w:styleId="Revision">
    <w:name w:val="Revision"/>
    <w:hidden/>
    <w:uiPriority w:val="99"/>
    <w:semiHidden/>
    <w:rsid w:val="006C58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Lummis</dc:creator>
  <cp:keywords/>
  <dc:description/>
  <cp:lastModifiedBy>Michael Lummis</cp:lastModifiedBy>
  <cp:revision>9</cp:revision>
  <dcterms:created xsi:type="dcterms:W3CDTF">2025-09-29T13:52:00Z</dcterms:created>
  <dcterms:modified xsi:type="dcterms:W3CDTF">2025-09-29T15:40:00Z</dcterms:modified>
</cp:coreProperties>
</file>